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110A" w:rsidRDefault="0058110A">
      <w:pPr>
        <w:spacing w:after="0" w:line="240" w:lineRule="auto"/>
        <w:jc w:val="center"/>
        <w:rPr>
          <w:rFonts w:ascii="Arial" w:eastAsia="Arial" w:hAnsi="Arial" w:cs="Arial"/>
          <w:b/>
          <w:sz w:val="36"/>
          <w:szCs w:val="36"/>
        </w:rPr>
      </w:pPr>
      <w:bookmarkStart w:id="0" w:name="_gjdgxs" w:colFirst="0" w:colLast="0"/>
      <w:bookmarkEnd w:id="0"/>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6F217E" w:rsidRDefault="00A31A75">
      <w:pPr>
        <w:spacing w:after="0" w:line="240" w:lineRule="auto"/>
        <w:jc w:val="center"/>
      </w:pPr>
      <w:r>
        <w:rPr>
          <w:rFonts w:ascii="Arial" w:eastAsia="Arial" w:hAnsi="Arial" w:cs="Arial"/>
          <w:b/>
          <w:sz w:val="36"/>
          <w:szCs w:val="36"/>
        </w:rPr>
        <w:t>MCCF EDI TAS US176</w:t>
      </w:r>
    </w:p>
    <w:p w:rsidR="006F217E" w:rsidRDefault="00A31A75">
      <w:pPr>
        <w:spacing w:before="120" w:after="120" w:line="240" w:lineRule="auto"/>
        <w:jc w:val="center"/>
      </w:pPr>
      <w:r>
        <w:rPr>
          <w:rFonts w:ascii="Arial" w:eastAsia="Arial" w:hAnsi="Arial" w:cs="Arial"/>
          <w:b/>
          <w:sz w:val="36"/>
          <w:szCs w:val="36"/>
        </w:rPr>
        <w:t>System Design Document</w:t>
      </w:r>
    </w:p>
    <w:p w:rsidR="006F217E" w:rsidRDefault="006F217E">
      <w:pPr>
        <w:pStyle w:val="Title"/>
      </w:pPr>
    </w:p>
    <w:p w:rsidR="006F217E" w:rsidRDefault="006F217E">
      <w:pPr>
        <w:spacing w:before="120" w:after="120" w:line="240" w:lineRule="auto"/>
        <w:jc w:val="center"/>
      </w:pPr>
    </w:p>
    <w:p w:rsidR="006F217E" w:rsidRDefault="006F217E">
      <w:pPr>
        <w:pStyle w:val="Title"/>
      </w:pPr>
    </w:p>
    <w:p w:rsidR="006F217E" w:rsidRDefault="00A31A75">
      <w:pPr>
        <w:keepLines/>
        <w:spacing w:before="60" w:after="120"/>
        <w:jc w:val="center"/>
      </w:pPr>
      <w:r>
        <w:rPr>
          <w:noProof/>
        </w:rPr>
        <w:drawing>
          <wp:inline distT="0" distB="0" distL="0" distR="0">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6F217E" w:rsidRDefault="006F217E">
      <w:pPr>
        <w:pStyle w:val="Title"/>
      </w:pPr>
    </w:p>
    <w:p w:rsidR="006F217E" w:rsidRDefault="00A31A75">
      <w:pPr>
        <w:pStyle w:val="Title"/>
      </w:pPr>
      <w:r>
        <w:rPr>
          <w:sz w:val="28"/>
          <w:szCs w:val="28"/>
        </w:rPr>
        <w:t>Department of Veterans Affairs</w:t>
      </w:r>
    </w:p>
    <w:p w:rsidR="006F217E" w:rsidRDefault="00A31A75">
      <w:pPr>
        <w:spacing w:before="120" w:after="120" w:line="240" w:lineRule="auto"/>
        <w:jc w:val="center"/>
      </w:pPr>
      <w:r>
        <w:rPr>
          <w:rFonts w:ascii="Arial" w:eastAsia="Arial" w:hAnsi="Arial" w:cs="Arial"/>
          <w:b/>
          <w:sz w:val="28"/>
          <w:szCs w:val="28"/>
        </w:rPr>
        <w:t>December 2016</w:t>
      </w:r>
    </w:p>
    <w:p w:rsidR="006F217E" w:rsidRDefault="00A31A75">
      <w:pPr>
        <w:spacing w:before="120" w:after="120" w:line="240" w:lineRule="auto"/>
        <w:jc w:val="center"/>
      </w:pPr>
      <w:r>
        <w:rPr>
          <w:rFonts w:ascii="Arial" w:eastAsia="Arial" w:hAnsi="Arial" w:cs="Arial"/>
          <w:b/>
          <w:sz w:val="28"/>
          <w:szCs w:val="28"/>
        </w:rPr>
        <w:t xml:space="preserve">Version </w:t>
      </w:r>
      <w:r w:rsidRPr="00F90E41">
        <w:rPr>
          <w:rFonts w:ascii="Arial" w:eastAsia="Arial" w:hAnsi="Arial" w:cs="Arial"/>
          <w:b/>
          <w:sz w:val="28"/>
          <w:szCs w:val="28"/>
        </w:rPr>
        <w:t>1.00</w:t>
      </w:r>
    </w:p>
    <w:p w:rsidR="006F217E" w:rsidRDefault="00A31A75">
      <w:r>
        <w:br w:type="page"/>
      </w:r>
    </w:p>
    <w:p w:rsidR="00F90E41" w:rsidRDefault="00F90E41">
      <w:pPr>
        <w:spacing w:before="120" w:after="120" w:line="240" w:lineRule="auto"/>
        <w:rPr>
          <w:b/>
          <w:sz w:val="24"/>
          <w:szCs w:val="24"/>
        </w:rPr>
        <w:sectPr w:rsidR="00F90E41">
          <w:footerReference w:type="default" r:id="rId8"/>
          <w:type w:val="continuous"/>
          <w:pgSz w:w="12240" w:h="15840"/>
          <w:pgMar w:top="1440" w:right="1440" w:bottom="1440" w:left="1440" w:header="720" w:footer="720" w:gutter="0"/>
          <w:cols w:space="720"/>
        </w:sectPr>
      </w:pPr>
    </w:p>
    <w:p w:rsidR="006F217E" w:rsidRDefault="00A31A75">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USRX-167C</w:t>
      </w:r>
    </w:p>
    <w:p w:rsidR="006F217E" w:rsidRDefault="00A31A75">
      <w:pPr>
        <w:spacing w:before="120" w:after="120" w:line="240" w:lineRule="auto"/>
      </w:pPr>
      <w:r>
        <w:rPr>
          <w:b/>
          <w:sz w:val="24"/>
          <w:szCs w:val="24"/>
        </w:rPr>
        <w:t>User Story Name:</w:t>
      </w:r>
      <w:r>
        <w:rPr>
          <w:sz w:val="24"/>
          <w:szCs w:val="24"/>
        </w:rPr>
        <w:t xml:space="preserve"> </w:t>
      </w:r>
      <w:r>
        <w:rPr>
          <w:rFonts w:ascii="Times New Roman" w:eastAsia="Times New Roman" w:hAnsi="Times New Roman" w:cs="Times New Roman"/>
          <w:sz w:val="24"/>
          <w:szCs w:val="24"/>
        </w:rPr>
        <w:t>NCPDP Field Definition - Product ID</w:t>
      </w:r>
    </w:p>
    <w:p w:rsidR="006F217E" w:rsidRDefault="00A31A75">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6F217E" w:rsidRDefault="00A31A75">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6F217E" w:rsidRDefault="00A31A75">
      <w:pPr>
        <w:spacing w:before="120" w:after="120" w:line="240" w:lineRule="auto"/>
      </w:pPr>
      <w:r>
        <w:rPr>
          <w:b/>
          <w:sz w:val="24"/>
          <w:szCs w:val="24"/>
        </w:rPr>
        <w:t xml:space="preserve">Initial Sizing Estimate: </w:t>
      </w:r>
    </w:p>
    <w:p w:rsidR="006F217E" w:rsidRDefault="00A31A75">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6F217E" w:rsidRDefault="00A31A75">
      <w:pPr>
        <w:spacing w:before="120" w:after="120" w:line="240" w:lineRule="auto"/>
      </w:pPr>
      <w:r>
        <w:rPr>
          <w:b/>
          <w:sz w:val="24"/>
          <w:szCs w:val="24"/>
        </w:rPr>
        <w:t xml:space="preserve">Rally ID: </w:t>
      </w:r>
      <w:r>
        <w:rPr>
          <w:rFonts w:ascii="Times New Roman" w:eastAsia="Times New Roman" w:hAnsi="Times New Roman" w:cs="Times New Roman"/>
          <w:sz w:val="24"/>
          <w:szCs w:val="24"/>
        </w:rPr>
        <w:t>US176</w:t>
      </w:r>
    </w:p>
    <w:p w:rsidR="006F217E" w:rsidRDefault="006F217E">
      <w:pPr>
        <w:spacing w:before="120" w:after="120" w:line="240" w:lineRule="auto"/>
      </w:pPr>
    </w:p>
    <w:p w:rsidR="006F217E" w:rsidRDefault="00A31A75">
      <w:pPr>
        <w:spacing w:after="0" w:line="240" w:lineRule="auto"/>
      </w:pPr>
      <w:bookmarkStart w:id="1" w:name="_30j0zll" w:colFirst="0" w:colLast="0"/>
      <w:bookmarkEnd w:id="1"/>
      <w:r>
        <w:rPr>
          <w:rFonts w:ascii="Times New Roman" w:eastAsia="Times New Roman" w:hAnsi="Times New Roman" w:cs="Times New Roman"/>
          <w:sz w:val="24"/>
          <w:szCs w:val="24"/>
        </w:rPr>
        <w:t xml:space="preserve">In reviewing the latest NCPDP Implementation Guide (October 2016), it was determined that updates must be made to the </w:t>
      </w:r>
      <w:proofErr w:type="spellStart"/>
      <w:r>
        <w:rPr>
          <w:rFonts w:ascii="Times New Roman" w:eastAsia="Times New Roman" w:hAnsi="Times New Roman" w:cs="Times New Roman"/>
          <w:sz w:val="24"/>
          <w:szCs w:val="24"/>
        </w:rPr>
        <w:t>VistA</w:t>
      </w:r>
      <w:proofErr w:type="spellEnd"/>
      <w:r>
        <w:rPr>
          <w:rFonts w:ascii="Times New Roman" w:eastAsia="Times New Roman" w:hAnsi="Times New Roman" w:cs="Times New Roman"/>
          <w:sz w:val="24"/>
          <w:szCs w:val="24"/>
        </w:rPr>
        <w:t xml:space="preserve"> files corresponding to Data Elements. This story concerns the addition of the field</w:t>
      </w:r>
      <w:ins w:id="2" w:author="Department of Veterans Affairs" w:date="2017-02-28T09:19: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C01-4N, Original Manufacturer Product ID</w:t>
      </w:r>
      <w:ins w:id="3" w:author="Department of Veterans Affairs" w:date="2017-02-28T09:19:00Z">
        <w:r w:rsidR="00E8067D">
          <w:rPr>
            <w:rFonts w:ascii="Times New Roman" w:eastAsia="Times New Roman" w:hAnsi="Times New Roman" w:cs="Times New Roman"/>
            <w:sz w:val="24"/>
            <w:szCs w:val="24"/>
          </w:rPr>
          <w:t xml:space="preserve"> and C02-4P, Original Manufacturer Product ID Qualifier</w:t>
        </w:r>
      </w:ins>
      <w:r>
        <w:rPr>
          <w:rFonts w:ascii="Times New Roman" w:eastAsia="Times New Roman" w:hAnsi="Times New Roman" w:cs="Times New Roman"/>
          <w:sz w:val="24"/>
          <w:szCs w:val="24"/>
        </w:rPr>
        <w:t>.</w:t>
      </w:r>
    </w:p>
    <w:p w:rsidR="006F217E" w:rsidRDefault="00A31A75">
      <w:pPr>
        <w:spacing w:before="120" w:after="120" w:line="240" w:lineRule="auto"/>
      </w:pPr>
      <w:r>
        <w:rPr>
          <w:rFonts w:ascii="Times New Roman" w:eastAsia="Times New Roman" w:hAnsi="Times New Roman" w:cs="Times New Roman"/>
          <w:sz w:val="24"/>
          <w:szCs w:val="24"/>
        </w:rPr>
        <w:t>The new field definition</w:t>
      </w:r>
      <w:ins w:id="4" w:author="Department of Veterans Affairs" w:date="2017-02-28T09:20: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will be added to File 9002313.91, BPS NCPDP FIELD DEFS, in our test environment. That file will be included in our patch, so that the new field</w:t>
      </w:r>
      <w:ins w:id="5" w:author="Department of Veterans Affairs" w:date="2017-02-28T09:20: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will be included in the KIDS Build.  When the KIDS Build is installed, the new field</w:t>
      </w:r>
      <w:ins w:id="6" w:author="Department of Veterans Affairs" w:date="2017-02-28T09:20: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will be automatically added to File 9002313.91.</w:t>
      </w:r>
    </w:p>
    <w:p w:rsidR="006F217E" w:rsidRDefault="00A31A75" w:rsidP="00F90E41">
      <w:pPr>
        <w:spacing w:before="120"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6F217E" w:rsidRDefault="006F217E">
      <w:pPr>
        <w:spacing w:after="120"/>
      </w:pPr>
    </w:p>
    <w:tbl>
      <w:tblPr>
        <w:tblStyle w:val="a"/>
        <w:tblW w:w="9360" w:type="dxa"/>
        <w:tblInd w:w="-3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BPS NCPDP FIELD DEFS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FULL</w:t>
            </w:r>
          </w:p>
        </w:tc>
      </w:tr>
      <w:tr w:rsidR="006F217E" w:rsidTr="00F90E41">
        <w:trPr>
          <w:cnfStyle w:val="000000100000" w:firstRow="0" w:lastRow="0" w:firstColumn="0" w:lastColumn="0" w:oddVBand="0" w:evenVBand="0" w:oddHBand="1" w:evenHBand="0" w:firstRowFirstColumn="0" w:firstRowLastColumn="0" w:lastRowFirstColumn="0" w:lastRowLastColumn="0"/>
          <w:trHeight w:val="468"/>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OVERWRITE</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bl>
    <w:p w:rsidR="006F217E" w:rsidRDefault="006F217E">
      <w:pPr>
        <w:spacing w:after="0" w:line="240" w:lineRule="auto"/>
      </w:pPr>
    </w:p>
    <w:p w:rsidR="006F217E" w:rsidRDefault="00A31A75">
      <w:pPr>
        <w:spacing w:after="120"/>
      </w:pPr>
      <w:r>
        <w:rPr>
          <w:rFonts w:ascii="Times New Roman" w:eastAsia="Times New Roman" w:hAnsi="Times New Roman" w:cs="Times New Roman"/>
          <w:sz w:val="24"/>
          <w:szCs w:val="24"/>
        </w:rPr>
        <w:t>The table below describes how the new field definition</w:t>
      </w:r>
      <w:ins w:id="7" w:author="Department of Veterans Affairs" w:date="2017-02-28T09:21: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w:t>
      </w:r>
      <w:ins w:id="8" w:author="Department of Veterans Affairs" w:date="2017-02-28T09:21:00Z">
        <w:r w:rsidR="00E8067D">
          <w:rPr>
            <w:rFonts w:ascii="Times New Roman" w:eastAsia="Times New Roman" w:hAnsi="Times New Roman" w:cs="Times New Roman"/>
            <w:sz w:val="24"/>
            <w:szCs w:val="24"/>
          </w:rPr>
          <w:t>are</w:t>
        </w:r>
      </w:ins>
      <w:del w:id="9" w:author="Department of Veterans Affairs" w:date="2017-02-28T09:21:00Z">
        <w:r w:rsidDel="00E8067D">
          <w:rPr>
            <w:rFonts w:ascii="Times New Roman" w:eastAsia="Times New Roman" w:hAnsi="Times New Roman" w:cs="Times New Roman"/>
            <w:sz w:val="24"/>
            <w:szCs w:val="24"/>
          </w:rPr>
          <w:delText>is</w:delText>
        </w:r>
      </w:del>
      <w:r>
        <w:rPr>
          <w:rFonts w:ascii="Times New Roman" w:eastAsia="Times New Roman" w:hAnsi="Times New Roman" w:cs="Times New Roman"/>
          <w:sz w:val="24"/>
          <w:szCs w:val="24"/>
        </w:rPr>
        <w:t xml:space="preserve"> going to be added to file 9002313.91, BPS NCPDP FIELD DEFS.</w:t>
      </w:r>
    </w:p>
    <w:tbl>
      <w:tblPr>
        <w:tblStyle w:val="a0"/>
        <w:tblW w:w="10035" w:type="dxa"/>
        <w:tblInd w:w="-7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Values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C01</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ORIG MANUFACTURER PRODUCT ID</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A/N</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4N</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A/N</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2101</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 xml:space="preserve"> ORIGINAL MANUFACTURER PRODUCT ID</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BPS(“X”)=$$ANFF^BPSECFM($G(BPS(“X”)),19)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$P(^BPSC(BPS(9002313.02),400,BPS(9002313.0201),</w:t>
            </w:r>
          </w:p>
          <w:p w:rsidR="006F217E" w:rsidRDefault="00A31A75">
            <w:pPr>
              <w:spacing w:after="0"/>
              <w:jc w:val="center"/>
            </w:pPr>
            <w:r>
              <w:rPr>
                <w:rFonts w:ascii="Arial" w:eastAsia="Arial" w:hAnsi="Arial" w:cs="Arial"/>
              </w:rPr>
              <w:t>“C0”),U,1)=BPS("X")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BPS(“X”)=$$ANFF^BPSECFM($G(BPS(“X”)),19)</w:t>
            </w:r>
          </w:p>
        </w:tc>
      </w:tr>
    </w:tbl>
    <w:p w:rsidR="00E8067D" w:rsidRDefault="00E8067D" w:rsidP="00E8067D">
      <w:pPr>
        <w:spacing w:after="120"/>
        <w:rPr>
          <w:ins w:id="10" w:author="Department of Veterans Affairs" w:date="2017-02-28T09:26:00Z"/>
        </w:rPr>
      </w:pPr>
    </w:p>
    <w:tbl>
      <w:tblPr>
        <w:tblStyle w:val="a0"/>
        <w:tblW w:w="10035" w:type="dxa"/>
        <w:tblInd w:w="-7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E8067D" w:rsidTr="00A10F8E">
        <w:trPr>
          <w:cnfStyle w:val="000000100000" w:firstRow="0" w:lastRow="0" w:firstColumn="0" w:lastColumn="0" w:oddVBand="0" w:evenVBand="0" w:oddHBand="1" w:evenHBand="0" w:firstRowFirstColumn="0" w:firstRowLastColumn="0" w:lastRowFirstColumn="0" w:lastRowLastColumn="0"/>
          <w:trHeight w:val="280"/>
          <w:ins w:id="11"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2" w:author="Department of Veterans Affairs" w:date="2017-02-28T09:26:00Z"/>
              </w:rPr>
            </w:pPr>
            <w:ins w:id="13" w:author="Department of Veterans Affairs" w:date="2017-02-28T09:26:00Z">
              <w:r>
                <w:rPr>
                  <w:rFonts w:ascii="Arial" w:eastAsia="Arial" w:hAnsi="Arial" w:cs="Arial"/>
                  <w:b/>
                  <w:sz w:val="20"/>
                  <w:szCs w:val="20"/>
                </w:rPr>
                <w:t>Fields</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14" w:author="Department of Veterans Affairs" w:date="2017-02-28T09:26:00Z"/>
              </w:rPr>
            </w:pPr>
            <w:ins w:id="15" w:author="Department of Veterans Affairs" w:date="2017-02-28T09:26:00Z">
              <w:r>
                <w:rPr>
                  <w:rFonts w:ascii="Arial" w:eastAsia="Arial" w:hAnsi="Arial" w:cs="Arial"/>
                  <w:b/>
                </w:rPr>
                <w:t>Values</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16"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7" w:author="Department of Veterans Affairs" w:date="2017-02-28T09:26:00Z"/>
              </w:rPr>
            </w:pPr>
            <w:ins w:id="18" w:author="Department of Veterans Affairs" w:date="2017-02-28T09:26:00Z">
              <w:r>
                <w:rPr>
                  <w:rFonts w:ascii="Arial" w:eastAsia="Arial" w:hAnsi="Arial" w:cs="Arial"/>
                  <w:b/>
                  <w:sz w:val="20"/>
                  <w:szCs w:val="20"/>
                </w:rPr>
                <w:t>#.01 - NCPDP FIELD NUMBER</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AD3C29" w:rsidP="00A10F8E">
            <w:pPr>
              <w:spacing w:before="60" w:after="60" w:line="240" w:lineRule="auto"/>
              <w:jc w:val="center"/>
              <w:rPr>
                <w:ins w:id="19" w:author="Department of Veterans Affairs" w:date="2017-02-28T09:26:00Z"/>
              </w:rPr>
            </w:pPr>
            <w:ins w:id="20" w:author="Department of Veterans Affairs" w:date="2017-02-28T09:26:00Z">
              <w:r>
                <w:rPr>
                  <w:rFonts w:ascii="Arial" w:eastAsia="Arial" w:hAnsi="Arial" w:cs="Arial"/>
                </w:rPr>
                <w:t>C0</w:t>
              </w:r>
            </w:ins>
            <w:ins w:id="21" w:author="Department of Veterans Affairs" w:date="2017-02-28T09:44:00Z">
              <w:r>
                <w:rPr>
                  <w:rFonts w:ascii="Arial" w:eastAsia="Arial" w:hAnsi="Arial" w:cs="Arial"/>
                </w:rPr>
                <w:t>2</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22"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23" w:author="Department of Veterans Affairs" w:date="2017-02-28T09:26:00Z"/>
              </w:rPr>
            </w:pPr>
            <w:ins w:id="24" w:author="Department of Veterans Affairs" w:date="2017-02-28T09:26:00Z">
              <w:r>
                <w:rPr>
                  <w:rFonts w:ascii="Arial" w:eastAsia="Arial" w:hAnsi="Arial" w:cs="Arial"/>
                  <w:b/>
                  <w:sz w:val="20"/>
                  <w:szCs w:val="20"/>
                </w:rPr>
                <w:t xml:space="preserve"> #.03 - NAME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B0F5A" w:rsidP="00A10F8E">
            <w:pPr>
              <w:spacing w:before="60" w:after="60" w:line="240" w:lineRule="auto"/>
              <w:jc w:val="center"/>
              <w:rPr>
                <w:ins w:id="25" w:author="Department of Veterans Affairs" w:date="2017-02-28T09:26:00Z"/>
              </w:rPr>
            </w:pPr>
            <w:ins w:id="26" w:author="Department of Veterans Affairs" w:date="2017-02-28T09:26:00Z">
              <w:r>
                <w:rPr>
                  <w:rFonts w:ascii="Arial" w:eastAsia="Arial" w:hAnsi="Arial" w:cs="Arial"/>
                </w:rPr>
                <w:t>ORIG MANUFACTURER PROD</w:t>
              </w:r>
              <w:r w:rsidR="00E8067D">
                <w:rPr>
                  <w:rFonts w:ascii="Arial" w:eastAsia="Arial" w:hAnsi="Arial" w:cs="Arial"/>
                </w:rPr>
                <w:t xml:space="preserve"> ID</w:t>
              </w:r>
            </w:ins>
            <w:ins w:id="27" w:author="Department of Veterans Affairs" w:date="2017-02-28T09:27:00Z">
              <w:r w:rsidR="00E8067D">
                <w:rPr>
                  <w:rFonts w:ascii="Arial" w:eastAsia="Arial" w:hAnsi="Arial" w:cs="Arial"/>
                </w:rPr>
                <w:t xml:space="preserve"> QUAL</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28"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29" w:author="Department of Veterans Affairs" w:date="2017-02-28T09:26:00Z"/>
              </w:rPr>
            </w:pPr>
            <w:ins w:id="30" w:author="Department of Veterans Affairs" w:date="2017-02-28T09:26:00Z">
              <w:r>
                <w:rPr>
                  <w:rFonts w:ascii="Arial" w:eastAsia="Arial" w:hAnsi="Arial" w:cs="Arial"/>
                  <w:b/>
                  <w:sz w:val="20"/>
                  <w:szCs w:val="20"/>
                </w:rPr>
                <w:t>#.04 - FORMAT (N, A/N, D)</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31" w:author="Department of Veterans Affairs" w:date="2017-02-28T09:26:00Z"/>
              </w:rPr>
            </w:pPr>
            <w:ins w:id="32" w:author="Department of Veterans Affairs" w:date="2017-02-28T09:26:00Z">
              <w:r>
                <w:rPr>
                  <w:rFonts w:ascii="Arial" w:eastAsia="Arial" w:hAnsi="Arial" w:cs="Arial"/>
                </w:rPr>
                <w:t>A/N</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33"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34" w:author="Department of Veterans Affairs" w:date="2017-02-28T09:26:00Z"/>
              </w:rPr>
            </w:pPr>
            <w:ins w:id="35" w:author="Department of Veterans Affairs" w:date="2017-02-28T09:26:00Z">
              <w:r>
                <w:rPr>
                  <w:rFonts w:ascii="Arial" w:eastAsia="Arial" w:hAnsi="Arial" w:cs="Arial"/>
                  <w:b/>
                  <w:sz w:val="20"/>
                  <w:szCs w:val="20"/>
                </w:rPr>
                <w:t>#.06 - ID</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AD3C29" w:rsidP="00A10F8E">
            <w:pPr>
              <w:spacing w:before="60" w:after="60" w:line="240" w:lineRule="auto"/>
              <w:jc w:val="center"/>
              <w:rPr>
                <w:ins w:id="36" w:author="Department of Veterans Affairs" w:date="2017-02-28T09:26:00Z"/>
              </w:rPr>
            </w:pPr>
            <w:ins w:id="37" w:author="Department of Veterans Affairs" w:date="2017-02-28T09:26:00Z">
              <w:r>
                <w:rPr>
                  <w:rFonts w:ascii="Arial" w:eastAsia="Arial" w:hAnsi="Arial" w:cs="Arial"/>
                </w:rPr>
                <w:t>4</w:t>
              </w:r>
            </w:ins>
            <w:ins w:id="38" w:author="Department of Veterans Affairs" w:date="2017-02-28T09:44:00Z">
              <w:r>
                <w:rPr>
                  <w:rFonts w:ascii="Arial" w:eastAsia="Arial" w:hAnsi="Arial" w:cs="Arial"/>
                </w:rPr>
                <w:t>P</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39"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40" w:author="Department of Veterans Affairs" w:date="2017-02-28T09:26:00Z"/>
              </w:rPr>
            </w:pPr>
            <w:ins w:id="41" w:author="Department of Veterans Affairs" w:date="2017-02-28T09:26:00Z">
              <w:r>
                <w:rPr>
                  <w:rFonts w:ascii="Arial" w:eastAsia="Arial" w:hAnsi="Arial" w:cs="Arial"/>
                  <w:b/>
                  <w:sz w:val="20"/>
                  <w:szCs w:val="20"/>
                </w:rPr>
                <w:t>#.07 - LENGTH</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42" w:author="Department of Veterans Affairs" w:date="2017-02-28T09:26:00Z"/>
              </w:rPr>
            </w:pPr>
            <w:ins w:id="43" w:author="Department of Veterans Affairs" w:date="2017-02-28T09:27:00Z">
              <w:r>
                <w:rPr>
                  <w:rFonts w:ascii="Arial" w:eastAsia="Arial" w:hAnsi="Arial" w:cs="Arial"/>
                </w:rPr>
                <w:t>2</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44"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45" w:author="Department of Veterans Affairs" w:date="2017-02-28T09:26:00Z"/>
              </w:rPr>
            </w:pPr>
            <w:ins w:id="46" w:author="Department of Veterans Affairs" w:date="2017-02-28T09:26:00Z">
              <w:r>
                <w:rPr>
                  <w:rFonts w:ascii="Arial" w:eastAsia="Arial" w:hAnsi="Arial" w:cs="Arial"/>
                  <w:b/>
                  <w:sz w:val="20"/>
                  <w:szCs w:val="20"/>
                </w:rPr>
                <w:lastRenderedPageBreak/>
                <w:t>#.08 - D0 LENGTH</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47" w:author="Department of Veterans Affairs" w:date="2017-02-28T09:26:00Z"/>
              </w:rPr>
            </w:pPr>
            <w:ins w:id="48" w:author="Department of Veterans Affairs" w:date="2017-02-28T09:26:00Z">
              <w:r>
                <w:rPr>
                  <w:rFonts w:ascii="Arial" w:eastAsia="Arial" w:hAnsi="Arial" w:cs="Arial"/>
                </w:rPr>
                <w:t>2</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49"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50" w:author="Department of Veterans Affairs" w:date="2017-02-28T09:26:00Z"/>
              </w:rPr>
            </w:pPr>
            <w:ins w:id="51" w:author="Department of Veterans Affairs" w:date="2017-02-28T09:26:00Z">
              <w:r>
                <w:rPr>
                  <w:rFonts w:ascii="Arial" w:eastAsia="Arial" w:hAnsi="Arial" w:cs="Arial"/>
                  <w:b/>
                  <w:sz w:val="20"/>
                  <w:szCs w:val="20"/>
                </w:rPr>
                <w:t>#.09 - D0 FORMAT (N, A/N, D)</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52" w:author="Department of Veterans Affairs" w:date="2017-02-28T09:26:00Z"/>
              </w:rPr>
            </w:pPr>
            <w:ins w:id="53" w:author="Department of Veterans Affairs" w:date="2017-02-28T09:26:00Z">
              <w:r>
                <w:rPr>
                  <w:rFonts w:ascii="Arial" w:eastAsia="Arial" w:hAnsi="Arial" w:cs="Arial"/>
                </w:rPr>
                <w:t>A/N</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54"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55" w:author="Department of Veterans Affairs" w:date="2017-02-28T09:26:00Z"/>
              </w:rPr>
            </w:pPr>
            <w:ins w:id="56" w:author="Department of Veterans Affairs" w:date="2017-02-28T09:26:00Z">
              <w:r>
                <w:rPr>
                  <w:rFonts w:ascii="Arial" w:eastAsia="Arial" w:hAnsi="Arial" w:cs="Arial"/>
                  <w:b/>
                  <w:sz w:val="20"/>
                  <w:szCs w:val="20"/>
                </w:rPr>
                <w:t>#1 - VISTA FIELD NUMBER</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57" w:author="Department of Veterans Affairs" w:date="2017-02-28T09:26:00Z"/>
              </w:rPr>
            </w:pPr>
            <w:ins w:id="58" w:author="Department of Veterans Affairs" w:date="2017-02-28T09:26:00Z">
              <w:r>
                <w:rPr>
                  <w:rFonts w:ascii="Arial" w:eastAsia="Arial" w:hAnsi="Arial" w:cs="Arial"/>
                </w:rPr>
                <w:t>2102</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59"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60" w:author="Department of Veterans Affairs" w:date="2017-02-28T09:26:00Z"/>
              </w:rPr>
            </w:pPr>
            <w:ins w:id="61" w:author="Department of Veterans Affairs" w:date="2017-02-28T09:26:00Z">
              <w:r>
                <w:rPr>
                  <w:rFonts w:ascii="Arial" w:eastAsia="Arial" w:hAnsi="Arial" w:cs="Arial"/>
                  <w:b/>
                  <w:sz w:val="20"/>
                  <w:szCs w:val="20"/>
                </w:rPr>
                <w:t>#1.01 - STANDARD NCPDP FIELD NAME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62" w:author="Department of Veterans Affairs" w:date="2017-02-28T09:26:00Z"/>
              </w:rPr>
            </w:pPr>
            <w:ins w:id="63" w:author="Department of Veterans Affairs" w:date="2017-02-28T09:26:00Z">
              <w:r>
                <w:rPr>
                  <w:rFonts w:ascii="Arial" w:eastAsia="Arial" w:hAnsi="Arial" w:cs="Arial"/>
                </w:rPr>
                <w:t xml:space="preserve"> ORIGINAL MANUFACTURER PRODUCT ID QUALIFIER</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64"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65" w:author="Department of Veterans Affairs" w:date="2017-02-28T09:26:00Z"/>
              </w:rPr>
            </w:pPr>
            <w:ins w:id="66" w:author="Department of Veterans Affairs" w:date="2017-02-28T09:26:00Z">
              <w:r>
                <w:rPr>
                  <w:rFonts w:ascii="Arial" w:eastAsia="Arial" w:hAnsi="Arial" w:cs="Arial"/>
                  <w:b/>
                  <w:sz w:val="20"/>
                  <w:szCs w:val="20"/>
                </w:rPr>
                <w:t>#10 - GET CODE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rPr>
                <w:ins w:id="67" w:author="Department of Veterans Affairs" w:date="2017-02-28T09:26:00Z"/>
              </w:rPr>
            </w:pPr>
            <w:ins w:id="68" w:author="Department of Veterans Affairs" w:date="2017-02-28T09:26:00Z">
              <w:r>
                <w:rPr>
                  <w:rFonts w:ascii="Arial" w:eastAsia="Arial" w:hAnsi="Arial" w:cs="Arial"/>
                </w:rPr>
                <w:t>S BPS(“X”)=””</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69"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70" w:author="Department of Veterans Affairs" w:date="2017-02-28T09:26:00Z"/>
              </w:rPr>
            </w:pPr>
            <w:ins w:id="71" w:author="Department of Veterans Affairs" w:date="2017-02-28T09:26:00Z">
              <w:r>
                <w:rPr>
                  <w:rFonts w:ascii="Arial" w:eastAsia="Arial" w:hAnsi="Arial" w:cs="Arial"/>
                  <w:b/>
                  <w:sz w:val="20"/>
                  <w:szCs w:val="20"/>
                </w:rPr>
                <w:t>#20 - D0 FORMAT</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rPr>
                <w:ins w:id="72" w:author="Department of Veterans Affairs" w:date="2017-02-28T09:26:00Z"/>
              </w:rPr>
            </w:pPr>
            <w:ins w:id="73" w:author="Department of Veterans Affairs" w:date="2017-02-28T09:26:00Z">
              <w:r>
                <w:rPr>
                  <w:rFonts w:ascii="Arial" w:eastAsia="Arial" w:hAnsi="Arial" w:cs="Arial"/>
                </w:rPr>
                <w:t>S BPS(“X”)=$$ANFF^BPSECFM($G(BPS(“X”)),2)</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74"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75" w:author="Department of Veterans Affairs" w:date="2017-02-28T09:26:00Z"/>
              </w:rPr>
            </w:pPr>
            <w:ins w:id="76" w:author="Department of Veterans Affairs" w:date="2017-02-28T09:26:00Z">
              <w:r>
                <w:rPr>
                  <w:rFonts w:ascii="Arial" w:eastAsia="Arial" w:hAnsi="Arial" w:cs="Arial"/>
                  <w:b/>
                  <w:sz w:val="20"/>
                  <w:szCs w:val="20"/>
                </w:rPr>
                <w:t>#30 - SET CODE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rPr>
                <w:ins w:id="77" w:author="Department of Veterans Affairs" w:date="2017-02-28T09:26:00Z"/>
              </w:rPr>
            </w:pPr>
            <w:ins w:id="78" w:author="Department of Veterans Affairs" w:date="2017-02-28T09:26:00Z">
              <w:r>
                <w:rPr>
                  <w:rFonts w:ascii="Arial" w:eastAsia="Arial" w:hAnsi="Arial" w:cs="Arial"/>
                </w:rPr>
                <w:t>S $P(^BPSC(BPS(9002313.02),400,BPS(9002313.0201),</w:t>
              </w:r>
            </w:ins>
          </w:p>
          <w:p w:rsidR="00E8067D" w:rsidRDefault="00E8067D" w:rsidP="00A10F8E">
            <w:pPr>
              <w:spacing w:after="0"/>
              <w:jc w:val="center"/>
              <w:rPr>
                <w:ins w:id="79" w:author="Department of Veterans Affairs" w:date="2017-02-28T09:26:00Z"/>
              </w:rPr>
            </w:pPr>
            <w:ins w:id="80" w:author="Department of Veterans Affairs" w:date="2017-02-28T09:26:00Z">
              <w:r>
                <w:rPr>
                  <w:rFonts w:ascii="Arial" w:eastAsia="Arial" w:hAnsi="Arial" w:cs="Arial"/>
                </w:rPr>
                <w:t>“C0”),U,2)=BPS("X")</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81" w:author="Department of Veterans Affairs" w:date="2017-02-28T09:26: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82" w:author="Department of Veterans Affairs" w:date="2017-02-28T09:26:00Z"/>
              </w:rPr>
            </w:pPr>
            <w:ins w:id="83" w:author="Department of Veterans Affairs" w:date="2017-02-28T09:26:00Z">
              <w:r>
                <w:rPr>
                  <w:rFonts w:ascii="Arial" w:eastAsia="Arial" w:hAnsi="Arial" w:cs="Arial"/>
                  <w:b/>
                  <w:sz w:val="20"/>
                  <w:szCs w:val="20"/>
                </w:rPr>
                <w:t>#40 - FORMAT CODE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rPr>
                <w:ins w:id="84" w:author="Department of Veterans Affairs" w:date="2017-02-28T09:26:00Z"/>
              </w:rPr>
            </w:pPr>
            <w:ins w:id="85" w:author="Department of Veterans Affairs" w:date="2017-02-28T09:26:00Z">
              <w:r>
                <w:rPr>
                  <w:rFonts w:ascii="Arial" w:eastAsia="Arial" w:hAnsi="Arial" w:cs="Arial"/>
                </w:rPr>
                <w:t>S BPS(“X”)=$$ANFF^BPSECFM($G(BPS(“X”)),2)</w:t>
              </w:r>
            </w:ins>
          </w:p>
        </w:tc>
      </w:tr>
    </w:tbl>
    <w:p w:rsidR="00E8067D" w:rsidRDefault="00E8067D" w:rsidP="00E8067D">
      <w:pPr>
        <w:spacing w:after="0" w:line="240" w:lineRule="auto"/>
        <w:rPr>
          <w:ins w:id="86" w:author="Department of Veterans Affairs" w:date="2017-02-28T09:26:00Z"/>
        </w:rPr>
      </w:pPr>
    </w:p>
    <w:p w:rsidR="006F217E" w:rsidRDefault="006F217E">
      <w:pPr>
        <w:spacing w:after="0" w:line="240" w:lineRule="auto"/>
        <w:rPr>
          <w:ins w:id="87" w:author="Department of Veterans Affairs" w:date="2017-02-28T09:26:00Z"/>
        </w:rPr>
      </w:pPr>
    </w:p>
    <w:p w:rsidR="00E8067D" w:rsidRDefault="00E8067D">
      <w:pPr>
        <w:spacing w:after="0" w:line="240" w:lineRule="auto"/>
      </w:pPr>
    </w:p>
    <w:p w:rsidR="006F217E" w:rsidRDefault="00A31A75">
      <w:pPr>
        <w:spacing w:before="120" w:after="120" w:line="240" w:lineRule="auto"/>
      </w:pPr>
      <w:r>
        <w:rPr>
          <w:rFonts w:ascii="Times New Roman" w:eastAsia="Times New Roman" w:hAnsi="Times New Roman" w:cs="Times New Roman"/>
          <w:sz w:val="24"/>
          <w:szCs w:val="24"/>
        </w:rPr>
        <w:t xml:space="preserve">The Original Manufacturer Product ID </w:t>
      </w:r>
      <w:ins w:id="88" w:author="Department of Veterans Affairs" w:date="2017-02-28T09:22:00Z">
        <w:r w:rsidR="00E8067D">
          <w:rPr>
            <w:rFonts w:ascii="Times New Roman" w:eastAsia="Times New Roman" w:hAnsi="Times New Roman" w:cs="Times New Roman"/>
            <w:sz w:val="24"/>
            <w:szCs w:val="24"/>
          </w:rPr>
          <w:t xml:space="preserve">and the Original Manufacturer Product ID Qualifier </w:t>
        </w:r>
      </w:ins>
      <w:r>
        <w:rPr>
          <w:rFonts w:ascii="Times New Roman" w:eastAsia="Times New Roman" w:hAnsi="Times New Roman" w:cs="Times New Roman"/>
          <w:sz w:val="24"/>
          <w:szCs w:val="24"/>
        </w:rPr>
        <w:t>field</w:t>
      </w:r>
      <w:ins w:id="89" w:author="Department of Veterans Affairs" w:date="2017-02-28T09:22: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will also need to be added to the File 9002313.02, BPS CLAIMS, so it will need to be stored when we send an outgoing claim.  The field</w:t>
      </w:r>
      <w:ins w:id="90" w:author="Department of Veterans Affairs" w:date="2017-02-28T09:23:00Z">
        <w:r w:rsidR="00E8067D">
          <w:rPr>
            <w:rFonts w:ascii="Times New Roman" w:eastAsia="Times New Roman" w:hAnsi="Times New Roman" w:cs="Times New Roman"/>
            <w:sz w:val="24"/>
            <w:szCs w:val="24"/>
          </w:rPr>
          <w:t>s</w:t>
        </w:r>
      </w:ins>
      <w:r>
        <w:rPr>
          <w:rFonts w:ascii="Times New Roman" w:eastAsia="Times New Roman" w:hAnsi="Times New Roman" w:cs="Times New Roman"/>
          <w:sz w:val="24"/>
          <w:szCs w:val="24"/>
        </w:rPr>
        <w:t xml:space="preserve">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6F217E" w:rsidRDefault="00A31A75" w:rsidP="00F90E41">
      <w:pPr>
        <w:spacing w:after="120" w:line="240" w:lineRule="auto"/>
      </w:pPr>
      <w:r>
        <w:rPr>
          <w:rFonts w:ascii="Times New Roman" w:eastAsia="Times New Roman" w:hAnsi="Times New Roman" w:cs="Times New Roman"/>
          <w:sz w:val="24"/>
          <w:szCs w:val="24"/>
        </w:rPr>
        <w:t>The data dictionary for file 9002313.02, BPS CLAIMS, will be sent without data to the target sites.  The table below describes how the file is to be included in the KIDS Build.</w:t>
      </w:r>
    </w:p>
    <w:p w:rsidR="006F217E" w:rsidRDefault="006F217E">
      <w:pPr>
        <w:spacing w:after="120"/>
      </w:pPr>
    </w:p>
    <w:tbl>
      <w:tblPr>
        <w:tblStyle w:val="a1"/>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BPS CLAIMS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F55F99">
            <w:pPr>
              <w:spacing w:before="60" w:after="60" w:line="240" w:lineRule="auto"/>
              <w:jc w:val="center"/>
            </w:pPr>
            <w:ins w:id="91" w:author="Department of Veterans Affairs" w:date="2017-03-07T09:16:00Z">
              <w:r>
                <w:rPr>
                  <w:rFonts w:ascii="Arial" w:eastAsia="Arial" w:hAnsi="Arial" w:cs="Arial"/>
                </w:rPr>
                <w:t>PARTIAL</w:t>
              </w:r>
            </w:ins>
            <w:del w:id="92" w:author="Department of Veterans Affairs" w:date="2017-03-07T09:16:00Z">
              <w:r w:rsidR="00A31A75" w:rsidDel="00F55F99">
                <w:rPr>
                  <w:rFonts w:ascii="Arial" w:eastAsia="Arial" w:hAnsi="Arial" w:cs="Arial"/>
                </w:rPr>
                <w:delText>FULL</w:delText>
              </w:r>
            </w:del>
          </w:p>
        </w:tc>
      </w:tr>
      <w:tr w:rsidR="00716B51" w:rsidTr="006F217E">
        <w:trPr>
          <w:cnfStyle w:val="000000100000" w:firstRow="0" w:lastRow="0" w:firstColumn="0" w:lastColumn="0" w:oddVBand="0" w:evenVBand="0" w:oddHBand="1" w:evenHBand="0" w:firstRowFirstColumn="0" w:firstRowLastColumn="0" w:lastRowFirstColumn="0" w:lastRowLastColumn="0"/>
          <w:trHeight w:val="240"/>
          <w:ins w:id="93" w:author="Department of Veterans Affairs" w:date="2017-03-07T10:10:00Z"/>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ins w:id="94" w:author="Department of Veterans Affairs" w:date="2017-03-07T10:10:00Z"/>
                <w:rFonts w:ascii="Arial" w:eastAsia="Arial" w:hAnsi="Arial" w:cs="Arial"/>
                <w:sz w:val="20"/>
                <w:szCs w:val="20"/>
              </w:rPr>
            </w:pPr>
            <w:bookmarkStart w:id="95" w:name="_GoBack" w:colFirst="0" w:colLast="1"/>
            <w:ins w:id="96" w:author="Department of Veterans Affairs" w:date="2017-03-07T10:11:00Z">
              <w:r>
                <w:rPr>
                  <w:rFonts w:ascii="Arial" w:eastAsia="Arial" w:hAnsi="Arial" w:cs="Arial"/>
                  <w:sz w:val="20"/>
                  <w:szCs w:val="20"/>
                </w:rPr>
                <w:t>Data Dictionary Number</w:t>
              </w:r>
            </w:ins>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716B51" w:rsidP="00716B51">
            <w:pPr>
              <w:spacing w:before="60" w:after="60" w:line="240" w:lineRule="auto"/>
              <w:jc w:val="center"/>
              <w:rPr>
                <w:ins w:id="97" w:author="Department of Veterans Affairs" w:date="2017-03-07T10:10:00Z"/>
                <w:rFonts w:ascii="Arial" w:eastAsia="Arial" w:hAnsi="Arial" w:cs="Arial"/>
              </w:rPr>
            </w:pPr>
            <w:ins w:id="98" w:author="Department of Veterans Affairs" w:date="2017-03-07T10:11:00Z">
              <w:r>
                <w:rPr>
                  <w:rFonts w:ascii="Arial" w:eastAsia="Arial" w:hAnsi="Arial" w:cs="Arial"/>
                </w:rPr>
                <w:t>9002313.0201</w:t>
              </w:r>
            </w:ins>
            <w:ins w:id="99" w:author="Department of Veterans Affairs" w:date="2017-03-07T10:12:00Z">
              <w:r>
                <w:rPr>
                  <w:rFonts w:ascii="Arial" w:eastAsia="Arial" w:hAnsi="Arial" w:cs="Arial"/>
                </w:rPr>
                <w:t xml:space="preserve"> </w:t>
              </w:r>
            </w:ins>
          </w:p>
        </w:tc>
      </w:tr>
      <w:tr w:rsidR="00716B51" w:rsidTr="006F217E">
        <w:trPr>
          <w:cnfStyle w:val="000000010000" w:firstRow="0" w:lastRow="0" w:firstColumn="0" w:lastColumn="0" w:oddVBand="0" w:evenVBand="0" w:oddHBand="0" w:evenHBand="1" w:firstRowFirstColumn="0" w:firstRowLastColumn="0" w:lastRowFirstColumn="0" w:lastRowLastColumn="0"/>
          <w:trHeight w:val="240"/>
          <w:ins w:id="100" w:author="Department of Veterans Affairs" w:date="2017-03-07T10:11:00Z"/>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ins w:id="101" w:author="Department of Veterans Affairs" w:date="2017-03-07T10:11:00Z"/>
                <w:rFonts w:ascii="Arial" w:eastAsia="Arial" w:hAnsi="Arial" w:cs="Arial"/>
                <w:sz w:val="20"/>
                <w:szCs w:val="20"/>
              </w:rPr>
            </w:pPr>
            <w:ins w:id="102" w:author="Department of Veterans Affairs" w:date="2017-03-07T10:11:00Z">
              <w:r>
                <w:rPr>
                  <w:rFonts w:ascii="Arial" w:eastAsia="Arial" w:hAnsi="Arial" w:cs="Arial"/>
                  <w:sz w:val="20"/>
                  <w:szCs w:val="20"/>
                </w:rPr>
                <w:t>Field Number</w:t>
              </w:r>
            </w:ins>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716B51">
            <w:pPr>
              <w:spacing w:before="60" w:after="60" w:line="240" w:lineRule="auto"/>
              <w:jc w:val="center"/>
              <w:rPr>
                <w:ins w:id="103" w:author="Department of Veterans Affairs" w:date="2017-03-07T10:11:00Z"/>
                <w:rFonts w:ascii="Arial" w:eastAsia="Arial" w:hAnsi="Arial" w:cs="Arial"/>
              </w:rPr>
            </w:pPr>
            <w:ins w:id="104" w:author="Department of Veterans Affairs" w:date="2017-03-07T10:11:00Z">
              <w:r>
                <w:rPr>
                  <w:rFonts w:ascii="Arial" w:eastAsia="Arial" w:hAnsi="Arial" w:cs="Arial"/>
                </w:rPr>
                <w:t>2096</w:t>
              </w:r>
            </w:ins>
          </w:p>
        </w:tc>
      </w:tr>
      <w:tr w:rsidR="00716B51" w:rsidTr="006F217E">
        <w:trPr>
          <w:cnfStyle w:val="000000100000" w:firstRow="0" w:lastRow="0" w:firstColumn="0" w:lastColumn="0" w:oddVBand="0" w:evenVBand="0" w:oddHBand="1" w:evenHBand="0" w:firstRowFirstColumn="0" w:firstRowLastColumn="0" w:lastRowFirstColumn="0" w:lastRowLastColumn="0"/>
          <w:trHeight w:val="240"/>
          <w:ins w:id="105" w:author="Department of Veterans Affairs" w:date="2017-03-07T10:11:00Z"/>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ins w:id="106" w:author="Department of Veterans Affairs" w:date="2017-03-07T10:11:00Z"/>
                <w:rFonts w:ascii="Arial" w:eastAsia="Arial" w:hAnsi="Arial" w:cs="Arial"/>
                <w:sz w:val="20"/>
                <w:szCs w:val="20"/>
              </w:rPr>
            </w:pPr>
            <w:ins w:id="107" w:author="Department of Veterans Affairs" w:date="2017-03-07T10:11:00Z">
              <w:r>
                <w:rPr>
                  <w:rFonts w:ascii="Arial" w:eastAsia="Arial" w:hAnsi="Arial" w:cs="Arial"/>
                  <w:sz w:val="20"/>
                  <w:szCs w:val="20"/>
                </w:rPr>
                <w:t>Field Number</w:t>
              </w:r>
            </w:ins>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716B51">
            <w:pPr>
              <w:spacing w:before="60" w:after="60" w:line="240" w:lineRule="auto"/>
              <w:jc w:val="center"/>
              <w:rPr>
                <w:ins w:id="108" w:author="Department of Veterans Affairs" w:date="2017-03-07T10:11:00Z"/>
                <w:rFonts w:ascii="Arial" w:eastAsia="Arial" w:hAnsi="Arial" w:cs="Arial"/>
              </w:rPr>
            </w:pPr>
            <w:ins w:id="109" w:author="Department of Veterans Affairs" w:date="2017-03-07T10:12:00Z">
              <w:r>
                <w:rPr>
                  <w:rFonts w:ascii="Arial" w:eastAsia="Arial" w:hAnsi="Arial" w:cs="Arial"/>
                </w:rPr>
                <w:t>2097</w:t>
              </w:r>
            </w:ins>
          </w:p>
        </w:tc>
      </w:tr>
      <w:bookmarkEnd w:id="95"/>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F55F99">
            <w:pPr>
              <w:spacing w:before="60" w:after="60" w:line="240" w:lineRule="auto"/>
              <w:jc w:val="center"/>
            </w:pPr>
            <w:ins w:id="110" w:author="Department of Veterans Affairs" w:date="2017-03-07T09:16:00Z">
              <w:r>
                <w:rPr>
                  <w:rFonts w:ascii="Arial" w:eastAsia="Arial" w:hAnsi="Arial" w:cs="Arial"/>
                </w:rPr>
                <w:t>NO</w:t>
              </w:r>
            </w:ins>
            <w:del w:id="111" w:author="Department of Veterans Affairs" w:date="2017-03-07T09:16:00Z">
              <w:r w:rsidR="00A31A75" w:rsidDel="00F55F99">
                <w:rPr>
                  <w:rFonts w:ascii="Arial" w:eastAsia="Arial" w:hAnsi="Arial" w:cs="Arial"/>
                </w:rPr>
                <w:delText>YES</w:delText>
              </w:r>
            </w:del>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lastRenderedPageBreak/>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bl>
    <w:p w:rsidR="006F217E" w:rsidRDefault="006F217E">
      <w:pPr>
        <w:spacing w:after="0" w:line="240" w:lineRule="auto"/>
      </w:pPr>
    </w:p>
    <w:p w:rsidR="006F217E" w:rsidRDefault="00A31A75" w:rsidP="00F90E41">
      <w:pPr>
        <w:spacing w:after="120" w:line="240" w:lineRule="auto"/>
        <w:rPr>
          <w:ins w:id="112" w:author="Department of Veterans Affairs" w:date="2017-02-28T09:23:00Z"/>
          <w:rFonts w:ascii="Times New Roman" w:eastAsia="Times New Roman" w:hAnsi="Times New Roman" w:cs="Times New Roman"/>
          <w:sz w:val="24"/>
          <w:szCs w:val="24"/>
        </w:rPr>
      </w:pPr>
      <w:r>
        <w:rPr>
          <w:rFonts w:ascii="Times New Roman" w:eastAsia="Times New Roman" w:hAnsi="Times New Roman" w:cs="Times New Roman"/>
          <w:sz w:val="24"/>
          <w:szCs w:val="24"/>
        </w:rPr>
        <w:t>The table below describes how the new field</w:t>
      </w:r>
      <w:ins w:id="113" w:author="Department of Veterans Affairs" w:date="2017-02-28T09:23:00Z">
        <w:r w:rsidR="00E8067D">
          <w:rPr>
            <w:rFonts w:ascii="Times New Roman" w:eastAsia="Times New Roman" w:hAnsi="Times New Roman" w:cs="Times New Roman"/>
            <w:sz w:val="24"/>
            <w:szCs w:val="24"/>
          </w:rPr>
          <w:t>s are</w:t>
        </w:r>
      </w:ins>
      <w:del w:id="114" w:author="Department of Veterans Affairs" w:date="2017-02-28T09:23:00Z">
        <w:r w:rsidDel="00E8067D">
          <w:rPr>
            <w:rFonts w:ascii="Times New Roman" w:eastAsia="Times New Roman" w:hAnsi="Times New Roman" w:cs="Times New Roman"/>
            <w:sz w:val="24"/>
            <w:szCs w:val="24"/>
          </w:rPr>
          <w:delText xml:space="preserve"> is</w:delText>
        </w:r>
      </w:del>
      <w:r>
        <w:rPr>
          <w:rFonts w:ascii="Times New Roman" w:eastAsia="Times New Roman" w:hAnsi="Times New Roman" w:cs="Times New Roman"/>
          <w:sz w:val="24"/>
          <w:szCs w:val="24"/>
        </w:rPr>
        <w:t xml:space="preserve"> going to be added to file 9002313.02, BPS CLAIMS</w:t>
      </w:r>
      <w:ins w:id="115" w:author="Department of Veterans Affairs" w:date="2017-02-28T14:09:00Z">
        <w:r w:rsidR="00022E30">
          <w:rPr>
            <w:rFonts w:ascii="Times New Roman" w:eastAsia="Times New Roman" w:hAnsi="Times New Roman" w:cs="Times New Roman"/>
            <w:sz w:val="24"/>
            <w:szCs w:val="24"/>
          </w:rPr>
          <w:t>, sub-file 9002313.0201 TRANSACTIONS</w:t>
        </w:r>
      </w:ins>
      <w:r>
        <w:rPr>
          <w:rFonts w:ascii="Times New Roman" w:eastAsia="Times New Roman" w:hAnsi="Times New Roman" w:cs="Times New Roman"/>
          <w:sz w:val="24"/>
          <w:szCs w:val="24"/>
        </w:rPr>
        <w:t>.</w:t>
      </w:r>
    </w:p>
    <w:p w:rsidR="00E8067D" w:rsidRDefault="00E8067D" w:rsidP="00F90E41">
      <w:pPr>
        <w:spacing w:after="120" w:line="240" w:lineRule="auto"/>
      </w:pPr>
    </w:p>
    <w:tbl>
      <w:tblPr>
        <w:tblStyle w:val="a2"/>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Values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ORIG</w:t>
            </w:r>
            <w:del w:id="116" w:author="Department of Veterans Affairs" w:date="2017-02-28T14:14:00Z">
              <w:r w:rsidDel="00022E30">
                <w:rPr>
                  <w:rFonts w:ascii="Arial" w:eastAsia="Arial" w:hAnsi="Arial" w:cs="Arial"/>
                </w:rPr>
                <w:delText>INAL</w:delText>
              </w:r>
            </w:del>
            <w:r>
              <w:rPr>
                <w:rFonts w:ascii="Arial" w:eastAsia="Arial" w:hAnsi="Arial" w:cs="Arial"/>
              </w:rPr>
              <w:t xml:space="preserve"> MANUFACTURER PRODUCT ID</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2101</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C0</w:t>
            </w:r>
            <w:ins w:id="117" w:author="Department of Veterans Affairs" w:date="2017-02-28T14:14:00Z">
              <w:r w:rsidR="00022E30">
                <w:rPr>
                  <w:rFonts w:ascii="Arial" w:eastAsia="Arial" w:hAnsi="Arial" w:cs="Arial"/>
                </w:rPr>
                <w:t>0</w:t>
              </w:r>
            </w:ins>
            <w:r>
              <w:rPr>
                <w:rFonts w:ascii="Arial" w:eastAsia="Arial" w:hAnsi="Arial" w:cs="Arial"/>
              </w:rPr>
              <w:t>;1</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FREE TEXT</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K:$L(X)&gt;19!($L(X)&lt;19) 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del w:id="118" w:author="Department of Veterans Affairs" w:date="2017-03-01T09:40:00Z">
              <w:r w:rsidDel="003365F7">
                <w:rPr>
                  <w:rFonts w:ascii="Arial" w:eastAsia="Arial" w:hAnsi="Arial" w:cs="Arial"/>
                </w:rPr>
                <w:delText>Answer must be</w:delText>
              </w:r>
            </w:del>
            <w:ins w:id="119" w:author="Department of Veterans Affairs" w:date="2017-03-01T09:40:00Z">
              <w:r w:rsidR="003365F7">
                <w:rPr>
                  <w:rFonts w:ascii="Arial" w:eastAsia="Arial" w:hAnsi="Arial" w:cs="Arial"/>
                </w:rPr>
                <w:t xml:space="preserve">Enter a </w:t>
              </w:r>
            </w:ins>
            <w:ins w:id="120" w:author="Department of Veterans Affairs" w:date="2017-03-01T09:41:00Z">
              <w:r w:rsidR="00684F0F">
                <w:rPr>
                  <w:rFonts w:ascii="Arial" w:eastAsia="Arial" w:hAnsi="Arial" w:cs="Arial"/>
                </w:rPr>
                <w:t>value</w:t>
              </w:r>
            </w:ins>
            <w:r>
              <w:rPr>
                <w:rFonts w:ascii="Arial" w:eastAsia="Arial" w:hAnsi="Arial" w:cs="Arial"/>
              </w:rPr>
              <w:t xml:space="preserve"> 1-19 characters in length.</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ID assigned to the original manufacturer of the product. NCPDP standard field C01-4N.</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CLAIM SEGMENT</w:t>
            </w:r>
          </w:p>
        </w:tc>
      </w:tr>
    </w:tbl>
    <w:p w:rsidR="00E8067D" w:rsidRDefault="00E8067D" w:rsidP="00E8067D">
      <w:pPr>
        <w:spacing w:after="120" w:line="240" w:lineRule="auto"/>
        <w:rPr>
          <w:ins w:id="121" w:author="Department of Veterans Affairs" w:date="2017-02-28T09:23:00Z"/>
          <w:rFonts w:ascii="Times New Roman" w:eastAsia="Times New Roman" w:hAnsi="Times New Roman" w:cs="Times New Roman"/>
          <w:sz w:val="24"/>
          <w:szCs w:val="24"/>
        </w:rPr>
      </w:pPr>
    </w:p>
    <w:p w:rsidR="00E8067D" w:rsidRDefault="00E8067D" w:rsidP="00E8067D">
      <w:pPr>
        <w:spacing w:after="120" w:line="240" w:lineRule="auto"/>
        <w:rPr>
          <w:ins w:id="122" w:author="Department of Veterans Affairs" w:date="2017-02-28T09:23:00Z"/>
        </w:rPr>
      </w:pPr>
    </w:p>
    <w:tbl>
      <w:tblPr>
        <w:tblStyle w:val="a2"/>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E8067D" w:rsidTr="00A10F8E">
        <w:trPr>
          <w:cnfStyle w:val="000000100000" w:firstRow="0" w:lastRow="0" w:firstColumn="0" w:lastColumn="0" w:oddVBand="0" w:evenVBand="0" w:oddHBand="1" w:evenHBand="0" w:firstRowFirstColumn="0" w:firstRowLastColumn="0" w:lastRowFirstColumn="0" w:lastRowLastColumn="0"/>
          <w:trHeight w:val="280"/>
          <w:ins w:id="123"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24" w:author="Department of Veterans Affairs" w:date="2017-02-28T09:23:00Z"/>
              </w:rPr>
            </w:pPr>
            <w:ins w:id="125" w:author="Department of Veterans Affairs" w:date="2017-02-28T09:23:00Z">
              <w:r>
                <w:rPr>
                  <w:rFonts w:ascii="Arial" w:eastAsia="Arial" w:hAnsi="Arial" w:cs="Arial"/>
                  <w:b/>
                  <w:sz w:val="20"/>
                  <w:szCs w:val="20"/>
                </w:rPr>
                <w:t>Field Attributes</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126" w:author="Department of Veterans Affairs" w:date="2017-02-28T09:23:00Z"/>
              </w:rPr>
            </w:pPr>
            <w:ins w:id="127" w:author="Department of Veterans Affairs" w:date="2017-02-28T09:23:00Z">
              <w:r>
                <w:rPr>
                  <w:rFonts w:ascii="Arial" w:eastAsia="Arial" w:hAnsi="Arial" w:cs="Arial"/>
                  <w:b/>
                </w:rPr>
                <w:t>Values</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128"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29" w:author="Department of Veterans Affairs" w:date="2017-02-28T09:23:00Z"/>
              </w:rPr>
            </w:pPr>
            <w:ins w:id="130" w:author="Department of Veterans Affairs" w:date="2017-02-28T09:23:00Z">
              <w:r>
                <w:rPr>
                  <w:rFonts w:ascii="Arial" w:eastAsia="Arial" w:hAnsi="Arial" w:cs="Arial"/>
                  <w:b/>
                  <w:sz w:val="20"/>
                  <w:szCs w:val="20"/>
                </w:rPr>
                <w:t xml:space="preserve"> FIELD NAME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022E30" w:rsidP="00A10F8E">
            <w:pPr>
              <w:spacing w:before="60" w:after="60" w:line="240" w:lineRule="auto"/>
              <w:jc w:val="center"/>
              <w:rPr>
                <w:ins w:id="131" w:author="Department of Veterans Affairs" w:date="2017-02-28T09:23:00Z"/>
              </w:rPr>
            </w:pPr>
            <w:ins w:id="132" w:author="Department of Veterans Affairs" w:date="2017-02-28T09:23:00Z">
              <w:r>
                <w:rPr>
                  <w:rFonts w:ascii="Arial" w:eastAsia="Arial" w:hAnsi="Arial" w:cs="Arial"/>
                </w:rPr>
                <w:t>ORIG MANUFACTURER PROD</w:t>
              </w:r>
              <w:r w:rsidR="00E8067D">
                <w:rPr>
                  <w:rFonts w:ascii="Arial" w:eastAsia="Arial" w:hAnsi="Arial" w:cs="Arial"/>
                </w:rPr>
                <w:t xml:space="preserve"> ID</w:t>
              </w:r>
            </w:ins>
            <w:ins w:id="133" w:author="Department of Veterans Affairs" w:date="2017-02-28T09:24:00Z">
              <w:r>
                <w:rPr>
                  <w:rFonts w:ascii="Arial" w:eastAsia="Arial" w:hAnsi="Arial" w:cs="Arial"/>
                </w:rPr>
                <w:t xml:space="preserve"> QUAL</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134"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35" w:author="Department of Veterans Affairs" w:date="2017-02-28T09:23:00Z"/>
              </w:rPr>
            </w:pPr>
            <w:ins w:id="136" w:author="Department of Veterans Affairs" w:date="2017-02-28T09:23:00Z">
              <w:r>
                <w:rPr>
                  <w:rFonts w:ascii="Arial" w:eastAsia="Arial" w:hAnsi="Arial" w:cs="Arial"/>
                  <w:b/>
                  <w:sz w:val="20"/>
                  <w:szCs w:val="20"/>
                </w:rPr>
                <w:t>FIELD NUMBER</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137" w:author="Department of Veterans Affairs" w:date="2017-02-28T09:23:00Z"/>
              </w:rPr>
            </w:pPr>
            <w:ins w:id="138" w:author="Department of Veterans Affairs" w:date="2017-02-28T09:23:00Z">
              <w:r>
                <w:rPr>
                  <w:rFonts w:ascii="Arial" w:eastAsia="Arial" w:hAnsi="Arial" w:cs="Arial"/>
                </w:rPr>
                <w:t>210</w:t>
              </w:r>
            </w:ins>
            <w:ins w:id="139" w:author="Department of Veterans Affairs" w:date="2017-02-28T09:24:00Z">
              <w:r>
                <w:rPr>
                  <w:rFonts w:ascii="Arial" w:eastAsia="Arial" w:hAnsi="Arial" w:cs="Arial"/>
                </w:rPr>
                <w:t>2</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140"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41" w:author="Department of Veterans Affairs" w:date="2017-02-28T09:23:00Z"/>
              </w:rPr>
            </w:pPr>
            <w:ins w:id="142" w:author="Department of Veterans Affairs" w:date="2017-02-28T09:23:00Z">
              <w:r>
                <w:rPr>
                  <w:rFonts w:ascii="Arial" w:eastAsia="Arial" w:hAnsi="Arial" w:cs="Arial"/>
                  <w:b/>
                  <w:sz w:val="20"/>
                  <w:szCs w:val="20"/>
                </w:rPr>
                <w:t>NODE;PIECE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143" w:author="Department of Veterans Affairs" w:date="2017-02-28T09:23:00Z"/>
              </w:rPr>
            </w:pPr>
            <w:ins w:id="144" w:author="Department of Veterans Affairs" w:date="2017-02-28T09:23:00Z">
              <w:r>
                <w:rPr>
                  <w:rFonts w:ascii="Arial" w:eastAsia="Arial" w:hAnsi="Arial" w:cs="Arial"/>
                </w:rPr>
                <w:t>C0</w:t>
              </w:r>
            </w:ins>
            <w:ins w:id="145" w:author="Department of Veterans Affairs" w:date="2017-02-28T14:14:00Z">
              <w:r w:rsidR="00022E30">
                <w:rPr>
                  <w:rFonts w:ascii="Arial" w:eastAsia="Arial" w:hAnsi="Arial" w:cs="Arial"/>
                </w:rPr>
                <w:t>0</w:t>
              </w:r>
            </w:ins>
            <w:ins w:id="146" w:author="Department of Veterans Affairs" w:date="2017-02-28T09:23:00Z">
              <w:r>
                <w:rPr>
                  <w:rFonts w:ascii="Arial" w:eastAsia="Arial" w:hAnsi="Arial" w:cs="Arial"/>
                </w:rPr>
                <w:t>;</w:t>
              </w:r>
            </w:ins>
            <w:ins w:id="147" w:author="Department of Veterans Affairs" w:date="2017-02-28T09:24:00Z">
              <w:r>
                <w:rPr>
                  <w:rFonts w:ascii="Arial" w:eastAsia="Arial" w:hAnsi="Arial" w:cs="Arial"/>
                </w:rPr>
                <w:t>2</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148"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49" w:author="Department of Veterans Affairs" w:date="2017-02-28T09:23:00Z"/>
              </w:rPr>
            </w:pPr>
            <w:ins w:id="150" w:author="Department of Veterans Affairs" w:date="2017-02-28T09:23:00Z">
              <w:r>
                <w:rPr>
                  <w:rFonts w:ascii="Arial" w:eastAsia="Arial" w:hAnsi="Arial" w:cs="Arial"/>
                  <w:b/>
                  <w:sz w:val="20"/>
                  <w:szCs w:val="20"/>
                </w:rPr>
                <w:t>FIELD TYPE</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rPr>
                <w:ins w:id="151" w:author="Department of Veterans Affairs" w:date="2017-02-28T09:23:00Z"/>
              </w:rPr>
            </w:pPr>
            <w:ins w:id="152" w:author="Department of Veterans Affairs" w:date="2017-03-01T09:37:00Z">
              <w:r>
                <w:rPr>
                  <w:rFonts w:ascii="Arial" w:eastAsia="Arial" w:hAnsi="Arial" w:cs="Arial"/>
                </w:rPr>
                <w:t>SET</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153"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54" w:author="Department of Veterans Affairs" w:date="2017-02-28T09:23:00Z"/>
              </w:rPr>
            </w:pPr>
            <w:ins w:id="155" w:author="Department of Veterans Affairs" w:date="2017-02-28T09:23:00Z">
              <w:r>
                <w:rPr>
                  <w:rFonts w:ascii="Arial" w:eastAsia="Arial" w:hAnsi="Arial" w:cs="Arial"/>
                  <w:b/>
                  <w:sz w:val="20"/>
                  <w:szCs w:val="20"/>
                </w:rPr>
                <w:t>FIELD LENGTH</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rPr>
                <w:ins w:id="156" w:author="Department of Veterans Affairs" w:date="2017-02-28T09:23:00Z"/>
              </w:rPr>
            </w:pPr>
            <w:ins w:id="157" w:author="Department of Veterans Affairs" w:date="2017-03-01T09:37:00Z">
              <w:r>
                <w:rPr>
                  <w:rFonts w:ascii="Arial" w:eastAsia="Arial" w:hAnsi="Arial" w:cs="Arial"/>
                </w:rPr>
                <w:t xml:space="preserve">3 </w:t>
              </w:r>
            </w:ins>
            <w:ins w:id="158" w:author="Department of Veterans Affairs" w:date="2017-03-01T09:38:00Z">
              <w:r>
                <w:rPr>
                  <w:rFonts w:ascii="Arial" w:eastAsia="Arial" w:hAnsi="Arial" w:cs="Arial"/>
                </w:rPr>
                <w:t>–</w:t>
              </w:r>
            </w:ins>
            <w:ins w:id="159" w:author="Department of Veterans Affairs" w:date="2017-03-01T09:37:00Z">
              <w:r>
                <w:rPr>
                  <w:rFonts w:ascii="Arial" w:eastAsia="Arial" w:hAnsi="Arial" w:cs="Arial"/>
                </w:rPr>
                <w:t xml:space="preserve"> NDC-</w:t>
              </w:r>
            </w:ins>
            <w:ins w:id="160" w:author="Department of Veterans Affairs" w:date="2017-03-01T09:38:00Z">
              <w:r>
                <w:rPr>
                  <w:rFonts w:ascii="Arial" w:eastAsia="Arial" w:hAnsi="Arial" w:cs="Arial"/>
                </w:rPr>
                <w:t>National Drug Code</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161"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62" w:author="Department of Veterans Affairs" w:date="2017-02-28T09:23:00Z"/>
              </w:rPr>
            </w:pPr>
            <w:ins w:id="163" w:author="Department of Veterans Affairs" w:date="2017-02-28T09:23:00Z">
              <w:r>
                <w:rPr>
                  <w:rFonts w:ascii="Arial" w:eastAsia="Arial" w:hAnsi="Arial" w:cs="Arial"/>
                  <w:b/>
                  <w:sz w:val="20"/>
                  <w:szCs w:val="20"/>
                </w:rPr>
                <w:t>INPUT TRANSFORM</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rPr>
                <w:ins w:id="164" w:author="Department of Veterans Affairs" w:date="2017-02-28T09:23:00Z"/>
              </w:rPr>
            </w:pPr>
            <w:ins w:id="165" w:author="Department of Veterans Affairs" w:date="2017-02-28T09:23:00Z">
              <w:r>
                <w:rPr>
                  <w:rFonts w:ascii="Arial" w:eastAsia="Arial" w:hAnsi="Arial" w:cs="Arial"/>
                </w:rPr>
                <w:t>K:$L(X)&gt;</w:t>
              </w:r>
            </w:ins>
            <w:ins w:id="166" w:author="Department of Veterans Affairs" w:date="2017-02-28T09:24:00Z">
              <w:r>
                <w:rPr>
                  <w:rFonts w:ascii="Arial" w:eastAsia="Arial" w:hAnsi="Arial" w:cs="Arial"/>
                </w:rPr>
                <w:t>2</w:t>
              </w:r>
            </w:ins>
            <w:ins w:id="167" w:author="Department of Veterans Affairs" w:date="2017-02-28T09:23:00Z">
              <w:r>
                <w:rPr>
                  <w:rFonts w:ascii="Arial" w:eastAsia="Arial" w:hAnsi="Arial" w:cs="Arial"/>
                </w:rPr>
                <w:t>!($L(X)&lt;</w:t>
              </w:r>
            </w:ins>
            <w:ins w:id="168" w:author="Department of Veterans Affairs" w:date="2017-02-28T09:25:00Z">
              <w:r>
                <w:rPr>
                  <w:rFonts w:ascii="Arial" w:eastAsia="Arial" w:hAnsi="Arial" w:cs="Arial"/>
                </w:rPr>
                <w:t>2</w:t>
              </w:r>
            </w:ins>
            <w:ins w:id="169" w:author="Department of Veterans Affairs" w:date="2017-02-28T09:23:00Z">
              <w:r>
                <w:rPr>
                  <w:rFonts w:ascii="Arial" w:eastAsia="Arial" w:hAnsi="Arial" w:cs="Arial"/>
                </w:rPr>
                <w:t>) X</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170"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71" w:author="Department of Veterans Affairs" w:date="2017-02-28T09:23:00Z"/>
              </w:rPr>
            </w:pPr>
            <w:ins w:id="172" w:author="Department of Veterans Affairs" w:date="2017-02-28T09:23:00Z">
              <w:r>
                <w:rPr>
                  <w:rFonts w:ascii="Arial" w:eastAsia="Arial" w:hAnsi="Arial" w:cs="Arial"/>
                  <w:b/>
                  <w:sz w:val="20"/>
                  <w:szCs w:val="20"/>
                </w:rPr>
                <w:t>HELP PROMPT</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rPr>
                <w:ins w:id="173" w:author="Department of Veterans Affairs" w:date="2017-02-28T09:23:00Z"/>
              </w:rPr>
            </w:pPr>
            <w:ins w:id="174" w:author="Department of Veterans Affairs" w:date="2017-03-01T09:39:00Z">
              <w:r>
                <w:rPr>
                  <w:rFonts w:ascii="Arial" w:eastAsia="Arial" w:hAnsi="Arial" w:cs="Arial"/>
                </w:rPr>
                <w:t>Enter ‘3’ or leave blank if the Product ID is empty</w:t>
              </w:r>
            </w:ins>
            <w:ins w:id="175" w:author="Department of Veterans Affairs" w:date="2017-02-28T09:23:00Z">
              <w:r w:rsidR="00E8067D">
                <w:rPr>
                  <w:rFonts w:ascii="Arial" w:eastAsia="Arial" w:hAnsi="Arial" w:cs="Arial"/>
                </w:rPr>
                <w:t>.</w:t>
              </w:r>
            </w:ins>
          </w:p>
        </w:tc>
      </w:tr>
      <w:tr w:rsidR="00E8067D" w:rsidTr="00A10F8E">
        <w:trPr>
          <w:cnfStyle w:val="000000100000" w:firstRow="0" w:lastRow="0" w:firstColumn="0" w:lastColumn="0" w:oddVBand="0" w:evenVBand="0" w:oddHBand="1" w:evenHBand="0" w:firstRowFirstColumn="0" w:firstRowLastColumn="0" w:lastRowFirstColumn="0" w:lastRowLastColumn="0"/>
          <w:trHeight w:val="240"/>
          <w:ins w:id="176"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77" w:author="Department of Veterans Affairs" w:date="2017-02-28T09:23:00Z"/>
              </w:rPr>
            </w:pPr>
            <w:ins w:id="178" w:author="Department of Veterans Affairs" w:date="2017-02-28T09:23:00Z">
              <w:r>
                <w:rPr>
                  <w:rFonts w:ascii="Arial" w:eastAsia="Arial" w:hAnsi="Arial" w:cs="Arial"/>
                  <w:b/>
                  <w:sz w:val="20"/>
                  <w:szCs w:val="20"/>
                </w:rPr>
                <w:lastRenderedPageBreak/>
                <w:t>DESCRIPTION</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rPr>
                <w:ins w:id="179" w:author="Department of Veterans Affairs" w:date="2017-02-28T09:23:00Z"/>
              </w:rPr>
            </w:pPr>
            <w:ins w:id="180" w:author="Department of Veterans Affairs" w:date="2017-03-01T09:39:00Z">
              <w:r>
                <w:rPr>
                  <w:rFonts w:ascii="Arial" w:eastAsia="Arial" w:hAnsi="Arial" w:cs="Arial"/>
                </w:rPr>
                <w:t>Qualifies Original Manufacturer Product ID C01-4N</w:t>
              </w:r>
            </w:ins>
            <w:ins w:id="181" w:author="Department of Veterans Affairs" w:date="2017-02-28T09:23:00Z">
              <w:r w:rsidR="00E8067D">
                <w:rPr>
                  <w:rFonts w:ascii="Arial" w:eastAsia="Arial" w:hAnsi="Arial" w:cs="Arial"/>
                </w:rPr>
                <w:t>. NCPDP standard field C0</w:t>
              </w:r>
            </w:ins>
            <w:ins w:id="182" w:author="Department of Veterans Affairs" w:date="2017-02-28T09:24:00Z">
              <w:r w:rsidR="00E8067D">
                <w:rPr>
                  <w:rFonts w:ascii="Arial" w:eastAsia="Arial" w:hAnsi="Arial" w:cs="Arial"/>
                </w:rPr>
                <w:t>2</w:t>
              </w:r>
            </w:ins>
            <w:ins w:id="183" w:author="Department of Veterans Affairs" w:date="2017-02-28T09:23:00Z">
              <w:r w:rsidR="00E8067D">
                <w:rPr>
                  <w:rFonts w:ascii="Arial" w:eastAsia="Arial" w:hAnsi="Arial" w:cs="Arial"/>
                </w:rPr>
                <w:t>-4</w:t>
              </w:r>
            </w:ins>
            <w:ins w:id="184" w:author="Department of Veterans Affairs" w:date="2017-02-28T09:24:00Z">
              <w:r w:rsidR="00E8067D">
                <w:rPr>
                  <w:rFonts w:ascii="Arial" w:eastAsia="Arial" w:hAnsi="Arial" w:cs="Arial"/>
                </w:rPr>
                <w:t>P</w:t>
              </w:r>
            </w:ins>
            <w:ins w:id="185" w:author="Department of Veterans Affairs" w:date="2017-02-28T09:23:00Z">
              <w:r w:rsidR="00E8067D">
                <w:rPr>
                  <w:rFonts w:ascii="Arial" w:eastAsia="Arial" w:hAnsi="Arial" w:cs="Arial"/>
                </w:rPr>
                <w:t>.</w:t>
              </w:r>
            </w:ins>
          </w:p>
        </w:tc>
      </w:tr>
      <w:tr w:rsidR="00E8067D" w:rsidTr="00A10F8E">
        <w:trPr>
          <w:cnfStyle w:val="000000010000" w:firstRow="0" w:lastRow="0" w:firstColumn="0" w:lastColumn="0" w:oddVBand="0" w:evenVBand="0" w:oddHBand="0" w:evenHBand="1" w:firstRowFirstColumn="0" w:firstRowLastColumn="0" w:lastRowFirstColumn="0" w:lastRowLastColumn="0"/>
          <w:trHeight w:val="240"/>
          <w:ins w:id="186" w:author="Department of Veterans Affairs" w:date="2017-02-28T09:23:00Z"/>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rPr>
                <w:ins w:id="187" w:author="Department of Veterans Affairs" w:date="2017-02-28T09:23:00Z"/>
              </w:rPr>
            </w:pPr>
            <w:ins w:id="188" w:author="Department of Veterans Affairs" w:date="2017-02-28T09:23:00Z">
              <w:r>
                <w:rPr>
                  <w:rFonts w:ascii="Arial" w:eastAsia="Arial" w:hAnsi="Arial" w:cs="Arial"/>
                  <w:b/>
                  <w:sz w:val="20"/>
                  <w:szCs w:val="20"/>
                </w:rPr>
                <w:t>TECHNICAL DESCRIPTION</w:t>
              </w:r>
            </w:ins>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rPr>
                <w:ins w:id="189" w:author="Department of Veterans Affairs" w:date="2017-02-28T09:23:00Z"/>
              </w:rPr>
            </w:pPr>
            <w:ins w:id="190" w:author="Department of Veterans Affairs" w:date="2017-02-28T09:23:00Z">
              <w:r>
                <w:rPr>
                  <w:rFonts w:ascii="Arial" w:eastAsia="Arial" w:hAnsi="Arial" w:cs="Arial"/>
                </w:rPr>
                <w:t>CLAIM SEGMENT</w:t>
              </w:r>
            </w:ins>
          </w:p>
        </w:tc>
      </w:tr>
    </w:tbl>
    <w:p w:rsidR="00E8067D" w:rsidRDefault="00E8067D" w:rsidP="00E8067D">
      <w:pPr>
        <w:spacing w:before="120" w:after="120" w:line="240" w:lineRule="auto"/>
        <w:rPr>
          <w:ins w:id="191" w:author="Department of Veterans Affairs" w:date="2017-02-28T09:23:00Z"/>
        </w:rPr>
      </w:pPr>
    </w:p>
    <w:p w:rsidR="006F217E" w:rsidRDefault="006F217E">
      <w:pPr>
        <w:spacing w:before="120" w:after="120" w:line="240" w:lineRule="auto"/>
      </w:pPr>
    </w:p>
    <w:p w:rsidR="006F217E" w:rsidRDefault="006F217E">
      <w:pPr>
        <w:spacing w:after="0" w:line="240" w:lineRule="auto"/>
      </w:pPr>
    </w:p>
    <w:sectPr w:rsidR="006F217E" w:rsidSect="00F90E41">
      <w:headerReference w:type="default" r:id="rId9"/>
      <w:footerReference w:type="default" r:id="rId10"/>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821" w:rsidRDefault="00C37821">
      <w:pPr>
        <w:spacing w:after="0" w:line="240" w:lineRule="auto"/>
      </w:pPr>
      <w:r>
        <w:separator/>
      </w:r>
    </w:p>
  </w:endnote>
  <w:endnote w:type="continuationSeparator" w:id="0">
    <w:p w:rsidR="00C37821" w:rsidRDefault="00C37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41" w:rsidRPr="00F90E41" w:rsidRDefault="00F90E41" w:rsidP="00F90E41">
    <w:pPr>
      <w:tabs>
        <w:tab w:val="center" w:pos="4680"/>
        <w:tab w:val="right" w:pos="9360"/>
      </w:tabs>
      <w:spacing w:after="0" w:line="240" w:lineRule="auto"/>
      <w:jc w:val="center"/>
      <w:rPr>
        <w:rFonts w:ascii="Times New Roman" w:eastAsia="Times New Roman" w:hAnsi="Times New Roman" w:cs="Times New Roman"/>
        <w:color w:val="auto"/>
      </w:rPr>
    </w:pPr>
  </w:p>
  <w:p w:rsidR="006F217E" w:rsidRDefault="006F217E">
    <w:pPr>
      <w:tabs>
        <w:tab w:val="center" w:pos="4680"/>
        <w:tab w:val="right" w:pos="9360"/>
      </w:tabs>
      <w:spacing w:after="72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imes New Roman" w:cs="Times New Roman"/>
        <w:color w:val="auto"/>
      </w:rPr>
      <w:id w:val="773289138"/>
      <w:docPartObj>
        <w:docPartGallery w:val="Page Numbers (Top of Page)"/>
        <w:docPartUnique/>
      </w:docPartObj>
    </w:sdtPr>
    <w:sdtEndPr>
      <w:rPr>
        <w:rFonts w:ascii="Times New Roman" w:hAnsi="Times New Roman"/>
      </w:rPr>
    </w:sdtEndPr>
    <w:sdtContent>
      <w:p w:rsidR="00F90E41" w:rsidRPr="00F90E41" w:rsidRDefault="00F90E41" w:rsidP="00F90E41">
        <w:pPr>
          <w:tabs>
            <w:tab w:val="center" w:pos="4680"/>
            <w:tab w:val="right" w:pos="9360"/>
          </w:tabs>
          <w:spacing w:after="0" w:line="240" w:lineRule="auto"/>
          <w:jc w:val="center"/>
          <w:rPr>
            <w:rFonts w:ascii="Times New Roman" w:eastAsia="Times New Roman" w:hAnsi="Times New Roman" w:cs="Times New Roman"/>
            <w:color w:val="auto"/>
          </w:rPr>
        </w:pPr>
        <w:r w:rsidRPr="00F90E41">
          <w:rPr>
            <w:rFonts w:ascii="Times New Roman" w:eastAsia="Times New Roman" w:hAnsi="Times New Roman" w:cs="Times New Roman"/>
            <w:color w:val="auto"/>
            <w:sz w:val="20"/>
            <w:szCs w:val="20"/>
          </w:rPr>
          <w:t xml:space="preserve">Page </w:t>
        </w:r>
        <w:r w:rsidRPr="00F90E41">
          <w:rPr>
            <w:rFonts w:ascii="Times New Roman" w:eastAsia="Times New Roman" w:hAnsi="Times New Roman" w:cs="Times New Roman"/>
            <w:bCs/>
            <w:color w:val="auto"/>
            <w:sz w:val="20"/>
            <w:szCs w:val="20"/>
          </w:rPr>
          <w:fldChar w:fldCharType="begin"/>
        </w:r>
        <w:r w:rsidRPr="00F90E41">
          <w:rPr>
            <w:rFonts w:ascii="Times New Roman" w:eastAsia="Times New Roman" w:hAnsi="Times New Roman" w:cs="Times New Roman"/>
            <w:bCs/>
            <w:color w:val="auto"/>
            <w:sz w:val="20"/>
            <w:szCs w:val="20"/>
          </w:rPr>
          <w:instrText xml:space="preserve"> PAGE </w:instrText>
        </w:r>
        <w:r w:rsidRPr="00F90E41">
          <w:rPr>
            <w:rFonts w:ascii="Times New Roman" w:eastAsia="Times New Roman" w:hAnsi="Times New Roman" w:cs="Times New Roman"/>
            <w:bCs/>
            <w:color w:val="auto"/>
            <w:sz w:val="20"/>
            <w:szCs w:val="20"/>
          </w:rPr>
          <w:fldChar w:fldCharType="separate"/>
        </w:r>
        <w:r w:rsidR="00716B51">
          <w:rPr>
            <w:rFonts w:ascii="Times New Roman" w:eastAsia="Times New Roman" w:hAnsi="Times New Roman" w:cs="Times New Roman"/>
            <w:bCs/>
            <w:noProof/>
            <w:color w:val="auto"/>
            <w:sz w:val="20"/>
            <w:szCs w:val="20"/>
          </w:rPr>
          <w:t>4</w:t>
        </w:r>
        <w:r w:rsidRPr="00F90E41">
          <w:rPr>
            <w:rFonts w:ascii="Times New Roman" w:eastAsia="Times New Roman" w:hAnsi="Times New Roman" w:cs="Times New Roman"/>
            <w:bCs/>
            <w:color w:val="auto"/>
            <w:sz w:val="20"/>
            <w:szCs w:val="20"/>
          </w:rPr>
          <w:fldChar w:fldCharType="end"/>
        </w:r>
        <w:r w:rsidRPr="00F90E41">
          <w:rPr>
            <w:rFonts w:ascii="Times New Roman" w:eastAsia="Times New Roman" w:hAnsi="Times New Roman" w:cs="Times New Roman"/>
            <w:color w:val="auto"/>
            <w:sz w:val="20"/>
            <w:szCs w:val="20"/>
          </w:rPr>
          <w:t xml:space="preserve"> of </w:t>
        </w:r>
        <w:r w:rsidRPr="00F90E41">
          <w:rPr>
            <w:rFonts w:ascii="Times New Roman" w:eastAsia="Times New Roman" w:hAnsi="Times New Roman" w:cs="Times New Roman"/>
            <w:bCs/>
            <w:color w:val="auto"/>
            <w:sz w:val="20"/>
            <w:szCs w:val="20"/>
          </w:rPr>
          <w:fldChar w:fldCharType="begin"/>
        </w:r>
        <w:r w:rsidRPr="00F90E41">
          <w:rPr>
            <w:rFonts w:ascii="Times New Roman" w:eastAsia="Times New Roman" w:hAnsi="Times New Roman" w:cs="Times New Roman"/>
            <w:bCs/>
            <w:color w:val="auto"/>
            <w:sz w:val="20"/>
            <w:szCs w:val="20"/>
          </w:rPr>
          <w:instrText xml:space="preserve"> NUMPAGES  </w:instrText>
        </w:r>
        <w:r w:rsidRPr="00F90E41">
          <w:rPr>
            <w:rFonts w:ascii="Times New Roman" w:eastAsia="Times New Roman" w:hAnsi="Times New Roman" w:cs="Times New Roman"/>
            <w:bCs/>
            <w:color w:val="auto"/>
            <w:sz w:val="20"/>
            <w:szCs w:val="20"/>
          </w:rPr>
          <w:fldChar w:fldCharType="separate"/>
        </w:r>
        <w:r w:rsidR="00716B51">
          <w:rPr>
            <w:rFonts w:ascii="Times New Roman" w:eastAsia="Times New Roman" w:hAnsi="Times New Roman" w:cs="Times New Roman"/>
            <w:bCs/>
            <w:noProof/>
            <w:color w:val="auto"/>
            <w:sz w:val="20"/>
            <w:szCs w:val="20"/>
          </w:rPr>
          <w:t>6</w:t>
        </w:r>
        <w:r w:rsidRPr="00F90E41">
          <w:rPr>
            <w:rFonts w:ascii="Times New Roman" w:eastAsia="Times New Roman" w:hAnsi="Times New Roman" w:cs="Times New Roman"/>
            <w:bCs/>
            <w:color w:val="auto"/>
            <w:sz w:val="20"/>
            <w:szCs w:val="20"/>
          </w:rPr>
          <w:fldChar w:fldCharType="end"/>
        </w:r>
      </w:p>
    </w:sdtContent>
  </w:sdt>
  <w:p w:rsidR="00F90E41" w:rsidRDefault="00F90E41">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821" w:rsidRDefault="00C37821">
      <w:pPr>
        <w:spacing w:after="0" w:line="240" w:lineRule="auto"/>
      </w:pPr>
      <w:r>
        <w:separator/>
      </w:r>
    </w:p>
  </w:footnote>
  <w:footnote w:type="continuationSeparator" w:id="0">
    <w:p w:rsidR="00C37821" w:rsidRDefault="00C37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41" w:rsidRDefault="00F90E41">
    <w:pPr>
      <w:tabs>
        <w:tab w:val="center" w:pos="4680"/>
        <w:tab w:val="right" w:pos="9360"/>
      </w:tabs>
      <w:spacing w:before="720" w:after="0" w:line="240" w:lineRule="auto"/>
    </w:pPr>
    <w:r>
      <w:rPr>
        <w:rFonts w:ascii="Times New Roman" w:hAnsi="Times New Roman" w:cs="Times New Roman"/>
        <w:sz w:val="20"/>
      </w:rPr>
      <w:t>MCCF EDI TAS US176 SDD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F217E"/>
    <w:rsid w:val="00022E30"/>
    <w:rsid w:val="001F7443"/>
    <w:rsid w:val="002F7868"/>
    <w:rsid w:val="00330FD3"/>
    <w:rsid w:val="003365F7"/>
    <w:rsid w:val="003B0F5A"/>
    <w:rsid w:val="003B2C30"/>
    <w:rsid w:val="00494B20"/>
    <w:rsid w:val="0058110A"/>
    <w:rsid w:val="005F1736"/>
    <w:rsid w:val="00684F0F"/>
    <w:rsid w:val="0069540D"/>
    <w:rsid w:val="006D0169"/>
    <w:rsid w:val="006F217E"/>
    <w:rsid w:val="00716B51"/>
    <w:rsid w:val="00A31A75"/>
    <w:rsid w:val="00AB090D"/>
    <w:rsid w:val="00AD3C29"/>
    <w:rsid w:val="00C37821"/>
    <w:rsid w:val="00E8067D"/>
    <w:rsid w:val="00F55F99"/>
    <w:rsid w:val="00F90E41"/>
    <w:rsid w:val="00FB02F5"/>
    <w:rsid w:val="00FC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1F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43"/>
    <w:rPr>
      <w:rFonts w:ascii="Tahoma" w:hAnsi="Tahoma" w:cs="Tahoma"/>
      <w:sz w:val="16"/>
      <w:szCs w:val="16"/>
    </w:rPr>
  </w:style>
  <w:style w:type="paragraph" w:styleId="Header">
    <w:name w:val="header"/>
    <w:basedOn w:val="Normal"/>
    <w:link w:val="HeaderChar"/>
    <w:uiPriority w:val="99"/>
    <w:unhideWhenUsed/>
    <w:rsid w:val="00F9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41"/>
  </w:style>
  <w:style w:type="paragraph" w:styleId="Footer">
    <w:name w:val="footer"/>
    <w:basedOn w:val="Normal"/>
    <w:link w:val="FooterChar"/>
    <w:uiPriority w:val="99"/>
    <w:unhideWhenUsed/>
    <w:rsid w:val="00F9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1F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43"/>
    <w:rPr>
      <w:rFonts w:ascii="Tahoma" w:hAnsi="Tahoma" w:cs="Tahoma"/>
      <w:sz w:val="16"/>
      <w:szCs w:val="16"/>
    </w:rPr>
  </w:style>
  <w:style w:type="paragraph" w:styleId="Header">
    <w:name w:val="header"/>
    <w:basedOn w:val="Normal"/>
    <w:link w:val="HeaderChar"/>
    <w:uiPriority w:val="99"/>
    <w:unhideWhenUsed/>
    <w:rsid w:val="00F9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41"/>
  </w:style>
  <w:style w:type="paragraph" w:styleId="Footer">
    <w:name w:val="footer"/>
    <w:basedOn w:val="Normal"/>
    <w:link w:val="FooterChar"/>
    <w:uiPriority w:val="99"/>
    <w:unhideWhenUsed/>
    <w:rsid w:val="00F9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Dawson, Mark (LongView)</dc:creator>
  <cp:lastModifiedBy>Department of Veterans Affairs</cp:lastModifiedBy>
  <cp:revision>10</cp:revision>
  <dcterms:created xsi:type="dcterms:W3CDTF">2017-02-28T14:31:00Z</dcterms:created>
  <dcterms:modified xsi:type="dcterms:W3CDTF">2017-03-07T15:14:00Z</dcterms:modified>
</cp:coreProperties>
</file>